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084D8" w14:textId="77777777" w:rsidR="00FE1A7F" w:rsidRDefault="00736B12">
      <w:pPr>
        <w:rPr>
          <w:b/>
        </w:rPr>
      </w:pPr>
      <w:r w:rsidRPr="00736B12">
        <w:rPr>
          <w:b/>
        </w:rPr>
        <w:t>PB_EN_RA_DLR</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7444"/>
      </w:tblGrid>
      <w:tr w:rsidR="00736B12" w:rsidRPr="00FE1A7F" w14:paraId="331443ED" w14:textId="77777777" w:rsidTr="00FE1A7F">
        <w:tc>
          <w:tcPr>
            <w:tcW w:w="2564" w:type="dxa"/>
            <w:shd w:val="clear" w:color="auto" w:fill="auto"/>
          </w:tcPr>
          <w:p w14:paraId="72054BC6" w14:textId="77777777" w:rsidR="00736B12" w:rsidRPr="00FE1A7F" w:rsidRDefault="00736B12" w:rsidP="00FE1A7F">
            <w:pPr>
              <w:spacing w:after="0" w:line="240" w:lineRule="auto"/>
              <w:rPr>
                <w:b/>
              </w:rPr>
            </w:pPr>
            <w:r w:rsidRPr="00FE1A7F">
              <w:rPr>
                <w:b/>
              </w:rPr>
              <w:t>Version</w:t>
            </w:r>
          </w:p>
        </w:tc>
        <w:tc>
          <w:tcPr>
            <w:tcW w:w="7444" w:type="dxa"/>
            <w:shd w:val="clear" w:color="auto" w:fill="auto"/>
          </w:tcPr>
          <w:p w14:paraId="5038EE21" w14:textId="77777777" w:rsidR="00736B12" w:rsidRPr="00FE1A7F" w:rsidRDefault="00736B12" w:rsidP="00FE1A7F">
            <w:pPr>
              <w:spacing w:after="0" w:line="240" w:lineRule="auto"/>
              <w:rPr>
                <w:b/>
              </w:rPr>
            </w:pPr>
            <w:r w:rsidRPr="00FE1A7F">
              <w:rPr>
                <w:b/>
              </w:rPr>
              <w:t>Release Notes</w:t>
            </w:r>
          </w:p>
        </w:tc>
      </w:tr>
      <w:tr w:rsidR="00736B12" w:rsidRPr="00FE1A7F" w14:paraId="3714EA6B" w14:textId="77777777" w:rsidTr="00FE1A7F">
        <w:tc>
          <w:tcPr>
            <w:tcW w:w="2564" w:type="dxa"/>
            <w:shd w:val="clear" w:color="auto" w:fill="auto"/>
          </w:tcPr>
          <w:p w14:paraId="2B7EB011" w14:textId="77777777" w:rsidR="00736B12" w:rsidRPr="00FE1A7F" w:rsidRDefault="00736B12" w:rsidP="00FE1A7F">
            <w:pPr>
              <w:spacing w:after="0" w:line="240" w:lineRule="auto"/>
            </w:pPr>
            <w:r w:rsidRPr="00FE1A7F">
              <w:t>1.2</w:t>
            </w:r>
          </w:p>
        </w:tc>
        <w:tc>
          <w:tcPr>
            <w:tcW w:w="7444" w:type="dxa"/>
            <w:shd w:val="clear" w:color="auto" w:fill="auto"/>
          </w:tcPr>
          <w:p w14:paraId="36355544" w14:textId="77777777" w:rsidR="00736B12" w:rsidRPr="00FE1A7F" w:rsidRDefault="00736B12" w:rsidP="00FE1A7F">
            <w:pPr>
              <w:spacing w:after="0" w:line="240" w:lineRule="auto"/>
            </w:pPr>
            <w:r w:rsidRPr="00FE1A7F">
              <w:t>Add Supervisor Dialer Disable and Enable Check AOI</w:t>
            </w:r>
          </w:p>
        </w:tc>
      </w:tr>
    </w:tbl>
    <w:p w14:paraId="3871E71C" w14:textId="77777777" w:rsidR="00736B12" w:rsidRDefault="00736B12">
      <w:pPr>
        <w:rPr>
          <w:b/>
        </w:rPr>
      </w:pPr>
    </w:p>
    <w:p w14:paraId="04BBE7A8" w14:textId="77777777" w:rsidR="00736B12" w:rsidRDefault="00736B12">
      <w:r>
        <w:rPr>
          <w:b/>
        </w:rPr>
        <w:t>Description</w:t>
      </w:r>
      <w:r>
        <w:t>: This UDT contains Booleans intended to provide enable functions to alarms that may be implemented in a dialer callout routine.  This UDT</w:t>
      </w:r>
      <w:r w:rsidR="00A850B9">
        <w:t xml:space="preserve"> is</w:t>
      </w:r>
      <w:r>
        <w:t xml:space="preserve"> not intended to be used on its own; it will often be a child member of a larger device UDT.</w:t>
      </w:r>
    </w:p>
    <w:p w14:paraId="37B2BA46" w14:textId="77777777" w:rsidR="00736B12" w:rsidRDefault="00736B12">
      <w:r>
        <w:rPr>
          <w:b/>
        </w:rPr>
        <w:t>Naming Convention</w:t>
      </w:r>
      <w:r>
        <w:t xml:space="preserve">: This UDT will generally be named using fragments 5 and 6, with the first fragment being either PB or DA.  The </w:t>
      </w:r>
      <w:r w:rsidR="00EE16B6">
        <w:t>tag</w:t>
      </w:r>
      <w:r>
        <w:t xml:space="preserve"> will then inherit the rest of the naming fragment from its parent UDT.</w:t>
      </w:r>
    </w:p>
    <w:p w14:paraId="5EA0E9A4" w14:textId="77777777" w:rsidR="00736B12" w:rsidRDefault="00736B12" w:rsidP="00736B12">
      <w:pPr>
        <w:rPr>
          <w:b/>
        </w:rPr>
      </w:pPr>
      <w:r>
        <w:rPr>
          <w:b/>
        </w:rPr>
        <w:t>UDT Members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2651"/>
        <w:gridCol w:w="2395"/>
        <w:gridCol w:w="2848"/>
      </w:tblGrid>
      <w:tr w:rsidR="00736B12" w:rsidRPr="00FE1A7F" w14:paraId="1F8AC45D" w14:textId="77777777" w:rsidTr="00FE1A7F">
        <w:trPr>
          <w:tblHeader/>
        </w:trPr>
        <w:tc>
          <w:tcPr>
            <w:tcW w:w="2564" w:type="dxa"/>
            <w:shd w:val="clear" w:color="auto" w:fill="auto"/>
          </w:tcPr>
          <w:p w14:paraId="5E302D17" w14:textId="77777777" w:rsidR="00736B12" w:rsidRPr="00FE1A7F" w:rsidRDefault="00736B12" w:rsidP="00FE1A7F">
            <w:pPr>
              <w:spacing w:after="0" w:line="240" w:lineRule="auto"/>
              <w:rPr>
                <w:b/>
              </w:rPr>
            </w:pPr>
            <w:r w:rsidRPr="00FE1A7F">
              <w:rPr>
                <w:b/>
              </w:rPr>
              <w:t>UDT Member</w:t>
            </w:r>
          </w:p>
        </w:tc>
        <w:tc>
          <w:tcPr>
            <w:tcW w:w="2651" w:type="dxa"/>
            <w:shd w:val="clear" w:color="auto" w:fill="auto"/>
          </w:tcPr>
          <w:p w14:paraId="793EB680" w14:textId="77777777" w:rsidR="00736B12" w:rsidRPr="00FE1A7F" w:rsidRDefault="00736B12" w:rsidP="00FE1A7F">
            <w:pPr>
              <w:spacing w:after="0" w:line="240" w:lineRule="auto"/>
              <w:rPr>
                <w:b/>
              </w:rPr>
            </w:pPr>
            <w:r w:rsidRPr="00FE1A7F">
              <w:rPr>
                <w:b/>
              </w:rPr>
              <w:t>Datatype</w:t>
            </w:r>
          </w:p>
        </w:tc>
        <w:tc>
          <w:tcPr>
            <w:tcW w:w="2395" w:type="dxa"/>
            <w:shd w:val="clear" w:color="auto" w:fill="auto"/>
          </w:tcPr>
          <w:p w14:paraId="75EC42F5" w14:textId="77777777" w:rsidR="00736B12" w:rsidRPr="00FE1A7F" w:rsidRDefault="00736B12" w:rsidP="00FE1A7F">
            <w:pPr>
              <w:spacing w:after="0" w:line="240" w:lineRule="auto"/>
              <w:rPr>
                <w:b/>
              </w:rPr>
            </w:pPr>
            <w:r w:rsidRPr="00FE1A7F">
              <w:rPr>
                <w:b/>
              </w:rPr>
              <w:t>Description</w:t>
            </w:r>
          </w:p>
        </w:tc>
        <w:tc>
          <w:tcPr>
            <w:tcW w:w="2848" w:type="dxa"/>
            <w:shd w:val="clear" w:color="auto" w:fill="auto"/>
          </w:tcPr>
          <w:p w14:paraId="03D1B7F4" w14:textId="77777777" w:rsidR="00736B12" w:rsidRPr="00FE1A7F" w:rsidRDefault="00736B12" w:rsidP="00FE1A7F">
            <w:pPr>
              <w:spacing w:after="0" w:line="240" w:lineRule="auto"/>
              <w:rPr>
                <w:b/>
              </w:rPr>
            </w:pPr>
            <w:r w:rsidRPr="00FE1A7F">
              <w:rPr>
                <w:b/>
              </w:rPr>
              <w:t>Usage</w:t>
            </w:r>
          </w:p>
        </w:tc>
      </w:tr>
      <w:tr w:rsidR="00736B12" w:rsidRPr="00FE1A7F" w14:paraId="4583373B" w14:textId="77777777" w:rsidTr="00FE1A7F">
        <w:trPr>
          <w:tblHeader/>
        </w:trPr>
        <w:tc>
          <w:tcPr>
            <w:tcW w:w="2564" w:type="dxa"/>
            <w:shd w:val="clear" w:color="auto" w:fill="auto"/>
          </w:tcPr>
          <w:p w14:paraId="299BEA85" w14:textId="77777777" w:rsidR="00736B12" w:rsidRPr="00FE1A7F" w:rsidRDefault="00736B12" w:rsidP="00FE1A7F">
            <w:pPr>
              <w:spacing w:after="0" w:line="240" w:lineRule="auto"/>
            </w:pPr>
            <w:r w:rsidRPr="00FE1A7F">
              <w:t>ADDON</w:t>
            </w:r>
          </w:p>
        </w:tc>
        <w:tc>
          <w:tcPr>
            <w:tcW w:w="2651" w:type="dxa"/>
            <w:shd w:val="clear" w:color="auto" w:fill="auto"/>
          </w:tcPr>
          <w:p w14:paraId="5D80B5C6" w14:textId="77777777" w:rsidR="00736B12" w:rsidRPr="00FE1A7F" w:rsidRDefault="00736B12" w:rsidP="00FE1A7F">
            <w:pPr>
              <w:spacing w:after="0" w:line="240" w:lineRule="auto"/>
            </w:pPr>
            <w:r w:rsidRPr="00FE1A7F">
              <w:t>Enable_Check_V1</w:t>
            </w:r>
          </w:p>
        </w:tc>
        <w:tc>
          <w:tcPr>
            <w:tcW w:w="2395" w:type="dxa"/>
            <w:shd w:val="clear" w:color="auto" w:fill="auto"/>
          </w:tcPr>
          <w:p w14:paraId="2DCA5562" w14:textId="77777777" w:rsidR="00736B12" w:rsidRPr="00FE1A7F" w:rsidRDefault="00736B12" w:rsidP="00FE1A7F">
            <w:pPr>
              <w:spacing w:after="0" w:line="240" w:lineRule="auto"/>
            </w:pPr>
            <w:r w:rsidRPr="00FE1A7F">
              <w:t>Used to see if any of the enable bits are disabled</w:t>
            </w:r>
          </w:p>
        </w:tc>
        <w:tc>
          <w:tcPr>
            <w:tcW w:w="2848" w:type="dxa"/>
            <w:shd w:val="clear" w:color="auto" w:fill="auto"/>
          </w:tcPr>
          <w:p w14:paraId="463A4C05" w14:textId="77777777" w:rsidR="00736B12" w:rsidRPr="00FE1A7F" w:rsidRDefault="00736B12" w:rsidP="00FE1A7F">
            <w:pPr>
              <w:spacing w:after="0" w:line="240" w:lineRule="auto"/>
            </w:pPr>
            <w:r w:rsidRPr="00FE1A7F">
              <w:t>Implemented within larger Device AOIs</w:t>
            </w:r>
          </w:p>
        </w:tc>
      </w:tr>
      <w:tr w:rsidR="00736B12" w:rsidRPr="00FE1A7F" w14:paraId="23CF7E93" w14:textId="77777777" w:rsidTr="00FE1A7F">
        <w:trPr>
          <w:tblHeader/>
        </w:trPr>
        <w:tc>
          <w:tcPr>
            <w:tcW w:w="2564" w:type="dxa"/>
            <w:shd w:val="clear" w:color="auto" w:fill="auto"/>
          </w:tcPr>
          <w:p w14:paraId="55EA9CFC" w14:textId="77777777" w:rsidR="00736B12" w:rsidRPr="00FE1A7F" w:rsidRDefault="00736B12" w:rsidP="00FE1A7F">
            <w:pPr>
              <w:spacing w:after="0" w:line="240" w:lineRule="auto"/>
            </w:pPr>
            <w:r w:rsidRPr="00FE1A7F">
              <w:t>RE</w:t>
            </w:r>
          </w:p>
        </w:tc>
        <w:tc>
          <w:tcPr>
            <w:tcW w:w="2651" w:type="dxa"/>
            <w:shd w:val="clear" w:color="auto" w:fill="auto"/>
          </w:tcPr>
          <w:p w14:paraId="2495657C" w14:textId="77777777" w:rsidR="00736B12" w:rsidRPr="00FE1A7F" w:rsidRDefault="00736B12" w:rsidP="00FE1A7F">
            <w:pPr>
              <w:spacing w:after="0" w:line="240" w:lineRule="auto"/>
            </w:pPr>
            <w:r w:rsidRPr="00FE1A7F">
              <w:t>BOOL</w:t>
            </w:r>
          </w:p>
        </w:tc>
        <w:tc>
          <w:tcPr>
            <w:tcW w:w="2395" w:type="dxa"/>
            <w:shd w:val="clear" w:color="auto" w:fill="auto"/>
          </w:tcPr>
          <w:p w14:paraId="12631C25" w14:textId="77777777" w:rsidR="00736B12" w:rsidRPr="00FE1A7F" w:rsidRDefault="00736B12" w:rsidP="00FE1A7F">
            <w:pPr>
              <w:spacing w:after="0" w:line="240" w:lineRule="auto"/>
            </w:pPr>
            <w:r w:rsidRPr="00FE1A7F">
              <w:t>Raw Enable</w:t>
            </w:r>
          </w:p>
        </w:tc>
        <w:tc>
          <w:tcPr>
            <w:tcW w:w="2848" w:type="dxa"/>
            <w:shd w:val="clear" w:color="auto" w:fill="auto"/>
          </w:tcPr>
          <w:p w14:paraId="7F3B5F99" w14:textId="77777777" w:rsidR="00736B12" w:rsidRPr="00FE1A7F" w:rsidRDefault="00736B12" w:rsidP="00FE1A7F">
            <w:pPr>
              <w:spacing w:after="0" w:line="240" w:lineRule="auto"/>
            </w:pPr>
            <w:r w:rsidRPr="00FE1A7F">
              <w:t>Implements raw enable for the associate value.  When disabled the trigger logic for the value is not processed.</w:t>
            </w:r>
          </w:p>
        </w:tc>
      </w:tr>
      <w:tr w:rsidR="00736B12" w:rsidRPr="00FE1A7F" w14:paraId="1CFCC91D" w14:textId="77777777" w:rsidTr="00FE1A7F">
        <w:trPr>
          <w:tblHeader/>
        </w:trPr>
        <w:tc>
          <w:tcPr>
            <w:tcW w:w="2564" w:type="dxa"/>
            <w:shd w:val="clear" w:color="auto" w:fill="auto"/>
          </w:tcPr>
          <w:p w14:paraId="6A3788F8" w14:textId="77777777" w:rsidR="00736B12" w:rsidRPr="00FE1A7F" w:rsidRDefault="00736B12" w:rsidP="00FE1A7F">
            <w:pPr>
              <w:spacing w:after="0" w:line="240" w:lineRule="auto"/>
            </w:pPr>
            <w:r w:rsidRPr="00FE1A7F">
              <w:t>DE</w:t>
            </w:r>
          </w:p>
        </w:tc>
        <w:tc>
          <w:tcPr>
            <w:tcW w:w="2651" w:type="dxa"/>
            <w:shd w:val="clear" w:color="auto" w:fill="auto"/>
          </w:tcPr>
          <w:p w14:paraId="6F8E7B71" w14:textId="77777777" w:rsidR="00736B12" w:rsidRPr="00FE1A7F" w:rsidRDefault="00736B12" w:rsidP="00FE1A7F">
            <w:pPr>
              <w:spacing w:after="0" w:line="240" w:lineRule="auto"/>
            </w:pPr>
            <w:r w:rsidRPr="00FE1A7F">
              <w:t>BOOL</w:t>
            </w:r>
          </w:p>
        </w:tc>
        <w:tc>
          <w:tcPr>
            <w:tcW w:w="2395" w:type="dxa"/>
            <w:shd w:val="clear" w:color="auto" w:fill="auto"/>
          </w:tcPr>
          <w:p w14:paraId="482286BA" w14:textId="77777777" w:rsidR="00736B12" w:rsidRPr="00FE1A7F" w:rsidRDefault="00736B12" w:rsidP="00FE1A7F">
            <w:pPr>
              <w:spacing w:after="0" w:line="240" w:lineRule="auto"/>
            </w:pPr>
            <w:r w:rsidRPr="00FE1A7F">
              <w:t>Operator Dialer Enable</w:t>
            </w:r>
          </w:p>
        </w:tc>
        <w:tc>
          <w:tcPr>
            <w:tcW w:w="2848" w:type="dxa"/>
            <w:shd w:val="clear" w:color="auto" w:fill="auto"/>
          </w:tcPr>
          <w:p w14:paraId="6F975DF7" w14:textId="77777777" w:rsidR="00736B12" w:rsidRPr="00FE1A7F" w:rsidRDefault="00736B12" w:rsidP="00FE1A7F">
            <w:pPr>
              <w:spacing w:after="0" w:line="240" w:lineRule="auto"/>
            </w:pPr>
            <w:r w:rsidRPr="00FE1A7F">
              <w:t>Implements Dialer Enable Control for Operators</w:t>
            </w:r>
          </w:p>
        </w:tc>
      </w:tr>
      <w:tr w:rsidR="00736B12" w:rsidRPr="00FE1A7F" w14:paraId="66F7DE09" w14:textId="77777777" w:rsidTr="00FE1A7F">
        <w:trPr>
          <w:tblHeader/>
        </w:trPr>
        <w:tc>
          <w:tcPr>
            <w:tcW w:w="2564" w:type="dxa"/>
            <w:shd w:val="clear" w:color="auto" w:fill="auto"/>
          </w:tcPr>
          <w:p w14:paraId="28BC2518" w14:textId="77777777" w:rsidR="00736B12" w:rsidRPr="00FE1A7F" w:rsidRDefault="00736B12" w:rsidP="00FE1A7F">
            <w:pPr>
              <w:spacing w:after="0" w:line="240" w:lineRule="auto"/>
            </w:pPr>
            <w:r w:rsidRPr="00FE1A7F">
              <w:t>SR</w:t>
            </w:r>
          </w:p>
        </w:tc>
        <w:tc>
          <w:tcPr>
            <w:tcW w:w="2651" w:type="dxa"/>
            <w:shd w:val="clear" w:color="auto" w:fill="auto"/>
          </w:tcPr>
          <w:p w14:paraId="54E7CF1A" w14:textId="77777777" w:rsidR="00736B12" w:rsidRPr="00FE1A7F" w:rsidRDefault="00736B12" w:rsidP="00FE1A7F">
            <w:pPr>
              <w:spacing w:after="0" w:line="240" w:lineRule="auto"/>
            </w:pPr>
            <w:r w:rsidRPr="00FE1A7F">
              <w:t>BOOL</w:t>
            </w:r>
          </w:p>
        </w:tc>
        <w:tc>
          <w:tcPr>
            <w:tcW w:w="2395" w:type="dxa"/>
            <w:shd w:val="clear" w:color="auto" w:fill="auto"/>
          </w:tcPr>
          <w:p w14:paraId="5C00F9ED" w14:textId="77777777" w:rsidR="00736B12" w:rsidRPr="00FE1A7F" w:rsidRDefault="00736B12" w:rsidP="00FE1A7F">
            <w:pPr>
              <w:spacing w:after="0" w:line="240" w:lineRule="auto"/>
            </w:pPr>
            <w:r w:rsidRPr="00FE1A7F">
              <w:t>Supervisor Dialer Enable</w:t>
            </w:r>
          </w:p>
        </w:tc>
        <w:tc>
          <w:tcPr>
            <w:tcW w:w="2848" w:type="dxa"/>
            <w:shd w:val="clear" w:color="auto" w:fill="auto"/>
          </w:tcPr>
          <w:p w14:paraId="2C80DF00" w14:textId="77777777" w:rsidR="00736B12" w:rsidRPr="00FE1A7F" w:rsidRDefault="00736B12" w:rsidP="00FE1A7F">
            <w:pPr>
              <w:spacing w:after="0" w:line="240" w:lineRule="auto"/>
            </w:pPr>
            <w:r w:rsidRPr="00FE1A7F">
              <w:t>Implements Dialer Enable Control for Supervisors</w:t>
            </w:r>
          </w:p>
        </w:tc>
      </w:tr>
      <w:tr w:rsidR="00736B12" w:rsidRPr="00FE1A7F" w14:paraId="6E877A8C" w14:textId="77777777" w:rsidTr="00FE1A7F">
        <w:trPr>
          <w:tblHeader/>
        </w:trPr>
        <w:tc>
          <w:tcPr>
            <w:tcW w:w="2564" w:type="dxa"/>
            <w:shd w:val="clear" w:color="auto" w:fill="auto"/>
          </w:tcPr>
          <w:p w14:paraId="4E0DF3B5" w14:textId="77777777" w:rsidR="00736B12" w:rsidRPr="00FE1A7F" w:rsidRDefault="00736B12" w:rsidP="00FE1A7F">
            <w:pPr>
              <w:spacing w:after="0" w:line="240" w:lineRule="auto"/>
            </w:pPr>
            <w:r w:rsidRPr="00FE1A7F">
              <w:t>DS</w:t>
            </w:r>
          </w:p>
        </w:tc>
        <w:tc>
          <w:tcPr>
            <w:tcW w:w="2651" w:type="dxa"/>
            <w:shd w:val="clear" w:color="auto" w:fill="auto"/>
          </w:tcPr>
          <w:p w14:paraId="084B4AF0" w14:textId="77777777" w:rsidR="00736B12" w:rsidRPr="00FE1A7F" w:rsidRDefault="00736B12" w:rsidP="00FE1A7F">
            <w:pPr>
              <w:spacing w:after="0" w:line="240" w:lineRule="auto"/>
            </w:pPr>
            <w:r w:rsidRPr="00FE1A7F">
              <w:t>BOOL</w:t>
            </w:r>
          </w:p>
        </w:tc>
        <w:tc>
          <w:tcPr>
            <w:tcW w:w="2395" w:type="dxa"/>
            <w:shd w:val="clear" w:color="auto" w:fill="auto"/>
          </w:tcPr>
          <w:p w14:paraId="4B86870B" w14:textId="77777777" w:rsidR="00736B12" w:rsidRPr="00FE1A7F" w:rsidRDefault="00736B12" w:rsidP="00FE1A7F">
            <w:pPr>
              <w:spacing w:after="0" w:line="240" w:lineRule="auto"/>
            </w:pPr>
            <w:r w:rsidRPr="00FE1A7F">
              <w:t xml:space="preserve"> At least one of RE,DE,SR is disabled</w:t>
            </w:r>
          </w:p>
        </w:tc>
        <w:tc>
          <w:tcPr>
            <w:tcW w:w="2848" w:type="dxa"/>
            <w:shd w:val="clear" w:color="auto" w:fill="auto"/>
          </w:tcPr>
          <w:p w14:paraId="02F79122" w14:textId="77777777" w:rsidR="00736B12" w:rsidRPr="00FE1A7F" w:rsidRDefault="00736B12" w:rsidP="00FE1A7F">
            <w:pPr>
              <w:spacing w:after="0" w:line="240" w:lineRule="auto"/>
            </w:pPr>
            <w:r w:rsidRPr="00FE1A7F">
              <w:t>Used for indication disabled status on HMI</w:t>
            </w:r>
          </w:p>
        </w:tc>
      </w:tr>
    </w:tbl>
    <w:p w14:paraId="5E754BB7" w14:textId="77777777" w:rsidR="00736B12" w:rsidRDefault="00736B12"/>
    <w:p w14:paraId="54E689D0" w14:textId="77777777" w:rsidR="00736B12" w:rsidRDefault="00736B12">
      <w:pPr>
        <w:rPr>
          <w:b/>
        </w:rPr>
      </w:pPr>
      <w:r>
        <w:rPr>
          <w:b/>
        </w:rPr>
        <w:t>AOI</w:t>
      </w:r>
    </w:p>
    <w:p w14:paraId="2B41E4B4" w14:textId="77777777" w:rsidR="00736B12" w:rsidRDefault="00736B12">
      <w:r>
        <w:t xml:space="preserve">The AOI will be implemented in the parent device AOI to see if any of the enables associated with the alarm are disabled.  The DS bit is available as an optional output to allow the programmer to provide visualization on SCADA that an alarming component is disabled.  </w:t>
      </w:r>
      <w:r w:rsidR="008B11FF">
        <w:t>The mappings of tags within a parent AOI are fixed and cannot be changed by the programmer.</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414"/>
        <w:gridCol w:w="3531"/>
        <w:gridCol w:w="1817"/>
        <w:gridCol w:w="3510"/>
      </w:tblGrid>
      <w:tr w:rsidR="00736B12" w:rsidRPr="00FE1A7F" w14:paraId="56A9F284" w14:textId="77777777" w:rsidTr="00FE1A7F">
        <w:trPr>
          <w:tblHeader/>
        </w:trPr>
        <w:tc>
          <w:tcPr>
            <w:tcW w:w="2256" w:type="dxa"/>
            <w:shd w:val="clear" w:color="auto" w:fill="auto"/>
          </w:tcPr>
          <w:p w14:paraId="19EF95B3" w14:textId="77777777" w:rsidR="00736B12" w:rsidRPr="00FE1A7F" w:rsidRDefault="00736B12" w:rsidP="00FE1A7F">
            <w:pPr>
              <w:spacing w:after="0" w:line="240" w:lineRule="auto"/>
              <w:rPr>
                <w:b/>
              </w:rPr>
            </w:pPr>
            <w:r w:rsidRPr="00FE1A7F">
              <w:rPr>
                <w:b/>
              </w:rPr>
              <w:lastRenderedPageBreak/>
              <w:t>AOI Parameter</w:t>
            </w:r>
          </w:p>
        </w:tc>
        <w:tc>
          <w:tcPr>
            <w:tcW w:w="1414" w:type="dxa"/>
            <w:shd w:val="clear" w:color="auto" w:fill="auto"/>
          </w:tcPr>
          <w:p w14:paraId="174EB25F" w14:textId="77777777" w:rsidR="00736B12" w:rsidRPr="00FE1A7F" w:rsidRDefault="00736B12" w:rsidP="00FE1A7F">
            <w:pPr>
              <w:spacing w:after="0" w:line="240" w:lineRule="auto"/>
              <w:rPr>
                <w:b/>
              </w:rPr>
            </w:pPr>
            <w:r w:rsidRPr="00FE1A7F">
              <w:rPr>
                <w:b/>
              </w:rPr>
              <w:t>Requirement</w:t>
            </w:r>
          </w:p>
        </w:tc>
        <w:tc>
          <w:tcPr>
            <w:tcW w:w="3531" w:type="dxa"/>
            <w:shd w:val="clear" w:color="auto" w:fill="auto"/>
          </w:tcPr>
          <w:p w14:paraId="411D9EC8" w14:textId="77777777" w:rsidR="00736B12" w:rsidRPr="00FE1A7F" w:rsidRDefault="00736B12" w:rsidP="00FE1A7F">
            <w:pPr>
              <w:spacing w:after="0" w:line="240" w:lineRule="auto"/>
              <w:rPr>
                <w:b/>
              </w:rPr>
            </w:pPr>
            <w:r w:rsidRPr="00FE1A7F">
              <w:rPr>
                <w:b/>
              </w:rPr>
              <w:t>Default Value</w:t>
            </w:r>
          </w:p>
        </w:tc>
        <w:tc>
          <w:tcPr>
            <w:tcW w:w="1817" w:type="dxa"/>
            <w:shd w:val="clear" w:color="auto" w:fill="auto"/>
          </w:tcPr>
          <w:p w14:paraId="2861484F" w14:textId="77777777" w:rsidR="00736B12" w:rsidRPr="00FE1A7F" w:rsidRDefault="00736B12" w:rsidP="00FE1A7F">
            <w:pPr>
              <w:spacing w:after="0" w:line="240" w:lineRule="auto"/>
              <w:rPr>
                <w:b/>
              </w:rPr>
            </w:pPr>
            <w:r w:rsidRPr="00FE1A7F">
              <w:rPr>
                <w:b/>
              </w:rPr>
              <w:t>Description</w:t>
            </w:r>
          </w:p>
        </w:tc>
        <w:tc>
          <w:tcPr>
            <w:tcW w:w="3510" w:type="dxa"/>
            <w:shd w:val="clear" w:color="auto" w:fill="auto"/>
          </w:tcPr>
          <w:p w14:paraId="371FB686" w14:textId="77777777" w:rsidR="00736B12" w:rsidRPr="00FE1A7F" w:rsidRDefault="00736B12" w:rsidP="00FE1A7F">
            <w:pPr>
              <w:spacing w:after="0" w:line="240" w:lineRule="auto"/>
              <w:rPr>
                <w:b/>
              </w:rPr>
            </w:pPr>
            <w:r w:rsidRPr="00FE1A7F">
              <w:rPr>
                <w:b/>
              </w:rPr>
              <w:t>Implementation Guideline</w:t>
            </w:r>
          </w:p>
        </w:tc>
      </w:tr>
      <w:tr w:rsidR="00736B12" w:rsidRPr="00FE1A7F" w14:paraId="7492DBA2" w14:textId="77777777" w:rsidTr="00FE1A7F">
        <w:trPr>
          <w:tblHeader/>
        </w:trPr>
        <w:tc>
          <w:tcPr>
            <w:tcW w:w="2256" w:type="dxa"/>
            <w:shd w:val="clear" w:color="auto" w:fill="auto"/>
          </w:tcPr>
          <w:p w14:paraId="50C9A8DD" w14:textId="77777777" w:rsidR="00736B12" w:rsidRPr="00FE1A7F" w:rsidRDefault="00736B12" w:rsidP="00FE1A7F">
            <w:pPr>
              <w:spacing w:after="0" w:line="240" w:lineRule="auto"/>
            </w:pPr>
            <w:r w:rsidRPr="00FE1A7F">
              <w:t>Enable_Check_V1</w:t>
            </w:r>
          </w:p>
        </w:tc>
        <w:tc>
          <w:tcPr>
            <w:tcW w:w="1414" w:type="dxa"/>
            <w:shd w:val="clear" w:color="auto" w:fill="auto"/>
          </w:tcPr>
          <w:p w14:paraId="63600A3D" w14:textId="77777777" w:rsidR="00736B12" w:rsidRPr="00FE1A7F" w:rsidRDefault="00736B12" w:rsidP="00FE1A7F">
            <w:pPr>
              <w:spacing w:after="0" w:line="240" w:lineRule="auto"/>
            </w:pPr>
            <w:r w:rsidRPr="00FE1A7F">
              <w:t>Mandatory</w:t>
            </w:r>
          </w:p>
        </w:tc>
        <w:tc>
          <w:tcPr>
            <w:tcW w:w="3531" w:type="dxa"/>
            <w:shd w:val="clear" w:color="auto" w:fill="auto"/>
          </w:tcPr>
          <w:p w14:paraId="7675ABD6" w14:textId="77777777" w:rsidR="00736B12" w:rsidRPr="00FE1A7F" w:rsidRDefault="00736B12" w:rsidP="00FE1A7F">
            <w:pPr>
              <w:spacing w:after="0" w:line="240" w:lineRule="auto"/>
              <w:rPr>
                <w:i/>
              </w:rPr>
            </w:pPr>
            <w:r w:rsidRPr="00FE1A7F">
              <w:rPr>
                <w:i/>
              </w:rPr>
              <w:t>Tagname.</w:t>
            </w:r>
            <w:r w:rsidRPr="00FE1A7F">
              <w:t>ADDON</w:t>
            </w:r>
          </w:p>
        </w:tc>
        <w:tc>
          <w:tcPr>
            <w:tcW w:w="1817" w:type="dxa"/>
            <w:shd w:val="clear" w:color="auto" w:fill="auto"/>
          </w:tcPr>
          <w:p w14:paraId="1B4E1D3E" w14:textId="77777777" w:rsidR="00736B12" w:rsidRPr="00FE1A7F" w:rsidRDefault="00736B12" w:rsidP="00FE1A7F">
            <w:pPr>
              <w:spacing w:after="0" w:line="240" w:lineRule="auto"/>
            </w:pPr>
            <w:r w:rsidRPr="00FE1A7F">
              <w:t>Add-on Instruction</w:t>
            </w:r>
          </w:p>
        </w:tc>
        <w:tc>
          <w:tcPr>
            <w:tcW w:w="3510" w:type="dxa"/>
            <w:shd w:val="clear" w:color="auto" w:fill="auto"/>
          </w:tcPr>
          <w:p w14:paraId="1EC4879A" w14:textId="77777777" w:rsidR="00736B12" w:rsidRPr="00FE1A7F" w:rsidRDefault="00736B12" w:rsidP="00FE1A7F">
            <w:pPr>
              <w:spacing w:after="0" w:line="240" w:lineRule="auto"/>
            </w:pPr>
            <w:r w:rsidRPr="00FE1A7F">
              <w:t>N/AP</w:t>
            </w:r>
          </w:p>
        </w:tc>
      </w:tr>
      <w:tr w:rsidR="00736B12" w:rsidRPr="00FE1A7F" w14:paraId="64D67F28" w14:textId="77777777" w:rsidTr="00FE1A7F">
        <w:trPr>
          <w:tblHeader/>
        </w:trPr>
        <w:tc>
          <w:tcPr>
            <w:tcW w:w="2256" w:type="dxa"/>
            <w:shd w:val="clear" w:color="auto" w:fill="auto"/>
          </w:tcPr>
          <w:p w14:paraId="4100DB00" w14:textId="77777777" w:rsidR="00736B12" w:rsidRPr="00FE1A7F" w:rsidRDefault="00736B12" w:rsidP="00FE1A7F">
            <w:pPr>
              <w:spacing w:after="0" w:line="240" w:lineRule="auto"/>
            </w:pPr>
            <w:r w:rsidRPr="00FE1A7F">
              <w:t>Raw_Enable</w:t>
            </w:r>
          </w:p>
        </w:tc>
        <w:tc>
          <w:tcPr>
            <w:tcW w:w="1414" w:type="dxa"/>
            <w:shd w:val="clear" w:color="auto" w:fill="auto"/>
          </w:tcPr>
          <w:p w14:paraId="58DE604C" w14:textId="77777777" w:rsidR="00736B12" w:rsidRPr="00FE1A7F" w:rsidRDefault="00736B12" w:rsidP="00FE1A7F">
            <w:pPr>
              <w:spacing w:after="0" w:line="240" w:lineRule="auto"/>
            </w:pPr>
            <w:r w:rsidRPr="00FE1A7F">
              <w:t>Mandatory</w:t>
            </w:r>
          </w:p>
        </w:tc>
        <w:tc>
          <w:tcPr>
            <w:tcW w:w="3531" w:type="dxa"/>
            <w:shd w:val="clear" w:color="auto" w:fill="auto"/>
          </w:tcPr>
          <w:p w14:paraId="66212085" w14:textId="77777777" w:rsidR="00736B12" w:rsidRPr="00FE1A7F" w:rsidRDefault="00736B12" w:rsidP="00FE1A7F">
            <w:pPr>
              <w:spacing w:after="0" w:line="240" w:lineRule="auto"/>
            </w:pPr>
            <w:r w:rsidRPr="00FE1A7F">
              <w:rPr>
                <w:i/>
              </w:rPr>
              <w:t>Tagname.</w:t>
            </w:r>
            <w:r w:rsidRPr="00FE1A7F">
              <w:t>RE</w:t>
            </w:r>
          </w:p>
        </w:tc>
        <w:tc>
          <w:tcPr>
            <w:tcW w:w="1817" w:type="dxa"/>
            <w:shd w:val="clear" w:color="auto" w:fill="auto"/>
          </w:tcPr>
          <w:p w14:paraId="1FE97126" w14:textId="77777777" w:rsidR="00736B12" w:rsidRPr="00FE1A7F" w:rsidRDefault="00736B12" w:rsidP="00FE1A7F">
            <w:pPr>
              <w:spacing w:after="0" w:line="240" w:lineRule="auto"/>
            </w:pPr>
            <w:r w:rsidRPr="00FE1A7F">
              <w:t>Raw Enable</w:t>
            </w:r>
          </w:p>
        </w:tc>
        <w:tc>
          <w:tcPr>
            <w:tcW w:w="3510" w:type="dxa"/>
            <w:shd w:val="clear" w:color="auto" w:fill="auto"/>
          </w:tcPr>
          <w:p w14:paraId="59A688AF" w14:textId="77777777" w:rsidR="00736B12" w:rsidRPr="00FE1A7F" w:rsidRDefault="00736B12" w:rsidP="00FE1A7F">
            <w:pPr>
              <w:spacing w:after="0" w:line="240" w:lineRule="auto"/>
            </w:pPr>
            <w:r w:rsidRPr="00FE1A7F">
              <w:t>N/Ap</w:t>
            </w:r>
          </w:p>
        </w:tc>
      </w:tr>
      <w:tr w:rsidR="00736B12" w:rsidRPr="00FE1A7F" w14:paraId="692ABD51" w14:textId="77777777" w:rsidTr="00FE1A7F">
        <w:trPr>
          <w:tblHeader/>
        </w:trPr>
        <w:tc>
          <w:tcPr>
            <w:tcW w:w="2256" w:type="dxa"/>
            <w:shd w:val="clear" w:color="auto" w:fill="auto"/>
          </w:tcPr>
          <w:p w14:paraId="13D91CB7" w14:textId="77777777" w:rsidR="00736B12" w:rsidRPr="00FE1A7F" w:rsidRDefault="00736B12" w:rsidP="00FE1A7F">
            <w:pPr>
              <w:spacing w:after="0" w:line="240" w:lineRule="auto"/>
            </w:pPr>
            <w:r w:rsidRPr="00FE1A7F">
              <w:t>Dialer_Enable</w:t>
            </w:r>
          </w:p>
        </w:tc>
        <w:tc>
          <w:tcPr>
            <w:tcW w:w="1414" w:type="dxa"/>
            <w:shd w:val="clear" w:color="auto" w:fill="auto"/>
          </w:tcPr>
          <w:p w14:paraId="0B2F63A3" w14:textId="77777777" w:rsidR="00736B12" w:rsidRPr="00FE1A7F" w:rsidRDefault="00736B12" w:rsidP="00FE1A7F">
            <w:pPr>
              <w:spacing w:after="0" w:line="240" w:lineRule="auto"/>
            </w:pPr>
            <w:r w:rsidRPr="00FE1A7F">
              <w:t>Mandatory</w:t>
            </w:r>
          </w:p>
        </w:tc>
        <w:tc>
          <w:tcPr>
            <w:tcW w:w="3531" w:type="dxa"/>
            <w:shd w:val="clear" w:color="auto" w:fill="auto"/>
          </w:tcPr>
          <w:p w14:paraId="340E1ECF" w14:textId="77777777" w:rsidR="00736B12" w:rsidRPr="00FE1A7F" w:rsidRDefault="00736B12" w:rsidP="00FE1A7F">
            <w:pPr>
              <w:spacing w:after="0" w:line="240" w:lineRule="auto"/>
            </w:pPr>
            <w:r w:rsidRPr="00FE1A7F">
              <w:rPr>
                <w:i/>
              </w:rPr>
              <w:t>Tagname.</w:t>
            </w:r>
            <w:r w:rsidRPr="00FE1A7F">
              <w:t>DE</w:t>
            </w:r>
          </w:p>
        </w:tc>
        <w:tc>
          <w:tcPr>
            <w:tcW w:w="1817" w:type="dxa"/>
            <w:shd w:val="clear" w:color="auto" w:fill="auto"/>
          </w:tcPr>
          <w:p w14:paraId="1CC0C6B0" w14:textId="77777777" w:rsidR="00736B12" w:rsidRPr="00FE1A7F" w:rsidRDefault="00A850B9" w:rsidP="00FE1A7F">
            <w:pPr>
              <w:spacing w:after="0" w:line="240" w:lineRule="auto"/>
            </w:pPr>
            <w:r w:rsidRPr="00FE1A7F">
              <w:t xml:space="preserve">Operator </w:t>
            </w:r>
            <w:r w:rsidR="00736B12" w:rsidRPr="00FE1A7F">
              <w:t>Dialer Enable</w:t>
            </w:r>
          </w:p>
        </w:tc>
        <w:tc>
          <w:tcPr>
            <w:tcW w:w="3510" w:type="dxa"/>
            <w:shd w:val="clear" w:color="auto" w:fill="auto"/>
          </w:tcPr>
          <w:p w14:paraId="2A931F76" w14:textId="77777777" w:rsidR="00736B12" w:rsidRPr="00FE1A7F" w:rsidRDefault="00736B12" w:rsidP="00FE1A7F">
            <w:pPr>
              <w:spacing w:after="0" w:line="240" w:lineRule="auto"/>
            </w:pPr>
            <w:r w:rsidRPr="00FE1A7F">
              <w:t>N/Ap</w:t>
            </w:r>
          </w:p>
        </w:tc>
      </w:tr>
      <w:tr w:rsidR="00736B12" w:rsidRPr="00FE1A7F" w14:paraId="77FCDF43" w14:textId="77777777" w:rsidTr="00FE1A7F">
        <w:trPr>
          <w:tblHeader/>
        </w:trPr>
        <w:tc>
          <w:tcPr>
            <w:tcW w:w="2256" w:type="dxa"/>
            <w:shd w:val="clear" w:color="auto" w:fill="auto"/>
          </w:tcPr>
          <w:p w14:paraId="27ADC942" w14:textId="77777777" w:rsidR="00736B12" w:rsidRPr="00FE1A7F" w:rsidRDefault="00736B12" w:rsidP="00FE1A7F">
            <w:pPr>
              <w:spacing w:after="0" w:line="240" w:lineRule="auto"/>
            </w:pPr>
            <w:r w:rsidRPr="00FE1A7F">
              <w:t>Super_Dialer_Enable</w:t>
            </w:r>
          </w:p>
        </w:tc>
        <w:tc>
          <w:tcPr>
            <w:tcW w:w="1414" w:type="dxa"/>
            <w:shd w:val="clear" w:color="auto" w:fill="auto"/>
          </w:tcPr>
          <w:p w14:paraId="510EB3FB" w14:textId="77777777" w:rsidR="00736B12" w:rsidRPr="00FE1A7F" w:rsidRDefault="00736B12" w:rsidP="00FE1A7F">
            <w:pPr>
              <w:spacing w:after="0" w:line="240" w:lineRule="auto"/>
            </w:pPr>
            <w:r w:rsidRPr="00FE1A7F">
              <w:t>Mandatory</w:t>
            </w:r>
          </w:p>
        </w:tc>
        <w:tc>
          <w:tcPr>
            <w:tcW w:w="3531" w:type="dxa"/>
            <w:shd w:val="clear" w:color="auto" w:fill="auto"/>
          </w:tcPr>
          <w:p w14:paraId="3C1B7734" w14:textId="77777777" w:rsidR="00736B12" w:rsidRPr="00FE1A7F" w:rsidRDefault="00736B12" w:rsidP="00FE1A7F">
            <w:pPr>
              <w:spacing w:after="0" w:line="240" w:lineRule="auto"/>
            </w:pPr>
            <w:r w:rsidRPr="00FE1A7F">
              <w:rPr>
                <w:i/>
              </w:rPr>
              <w:t>Tagname.</w:t>
            </w:r>
            <w:r w:rsidRPr="00FE1A7F">
              <w:t>SR</w:t>
            </w:r>
          </w:p>
        </w:tc>
        <w:tc>
          <w:tcPr>
            <w:tcW w:w="1817" w:type="dxa"/>
            <w:shd w:val="clear" w:color="auto" w:fill="auto"/>
          </w:tcPr>
          <w:p w14:paraId="04B8E9A0" w14:textId="77777777" w:rsidR="00736B12" w:rsidRPr="00FE1A7F" w:rsidRDefault="00736B12" w:rsidP="00FE1A7F">
            <w:pPr>
              <w:spacing w:after="0" w:line="240" w:lineRule="auto"/>
            </w:pPr>
            <w:r w:rsidRPr="00FE1A7F">
              <w:t>Supervisor Dialer Enable</w:t>
            </w:r>
          </w:p>
        </w:tc>
        <w:tc>
          <w:tcPr>
            <w:tcW w:w="3510" w:type="dxa"/>
            <w:shd w:val="clear" w:color="auto" w:fill="auto"/>
          </w:tcPr>
          <w:p w14:paraId="44E74989" w14:textId="77777777" w:rsidR="00736B12" w:rsidRPr="00FE1A7F" w:rsidRDefault="00736B12" w:rsidP="00FE1A7F">
            <w:pPr>
              <w:spacing w:after="0" w:line="240" w:lineRule="auto"/>
            </w:pPr>
            <w:r w:rsidRPr="00FE1A7F">
              <w:t>N/Ap</w:t>
            </w:r>
          </w:p>
        </w:tc>
      </w:tr>
      <w:tr w:rsidR="00736B12" w:rsidRPr="00FE1A7F" w14:paraId="5FFEBE57" w14:textId="77777777" w:rsidTr="00FE1A7F">
        <w:trPr>
          <w:tblHeader/>
        </w:trPr>
        <w:tc>
          <w:tcPr>
            <w:tcW w:w="2256" w:type="dxa"/>
            <w:shd w:val="clear" w:color="auto" w:fill="auto"/>
          </w:tcPr>
          <w:p w14:paraId="3B0E0D05" w14:textId="77777777" w:rsidR="00736B12" w:rsidRPr="00FE1A7F" w:rsidRDefault="00736B12" w:rsidP="00FE1A7F">
            <w:pPr>
              <w:spacing w:after="0" w:line="240" w:lineRule="auto"/>
            </w:pPr>
            <w:r w:rsidRPr="00FE1A7F">
              <w:t>Disabled</w:t>
            </w:r>
          </w:p>
        </w:tc>
        <w:tc>
          <w:tcPr>
            <w:tcW w:w="1414" w:type="dxa"/>
            <w:shd w:val="clear" w:color="auto" w:fill="auto"/>
          </w:tcPr>
          <w:p w14:paraId="25164013" w14:textId="77777777" w:rsidR="00736B12" w:rsidRPr="00FE1A7F" w:rsidRDefault="00736B12" w:rsidP="00FE1A7F">
            <w:pPr>
              <w:spacing w:after="0" w:line="240" w:lineRule="auto"/>
            </w:pPr>
            <w:r w:rsidRPr="00FE1A7F">
              <w:t>Mandatory</w:t>
            </w:r>
          </w:p>
        </w:tc>
        <w:tc>
          <w:tcPr>
            <w:tcW w:w="3531" w:type="dxa"/>
            <w:shd w:val="clear" w:color="auto" w:fill="auto"/>
          </w:tcPr>
          <w:p w14:paraId="61A4E8C6" w14:textId="77777777" w:rsidR="00736B12" w:rsidRPr="00FE1A7F" w:rsidRDefault="00736B12" w:rsidP="00FE1A7F">
            <w:pPr>
              <w:spacing w:after="0" w:line="240" w:lineRule="auto"/>
            </w:pPr>
            <w:r w:rsidRPr="00FE1A7F">
              <w:rPr>
                <w:i/>
              </w:rPr>
              <w:t>Tagname</w:t>
            </w:r>
            <w:r w:rsidRPr="00FE1A7F">
              <w:rPr>
                <w:b/>
                <w:i/>
              </w:rPr>
              <w:t>.</w:t>
            </w:r>
            <w:r w:rsidRPr="00FE1A7F">
              <w:t>DS</w:t>
            </w:r>
          </w:p>
        </w:tc>
        <w:tc>
          <w:tcPr>
            <w:tcW w:w="1817" w:type="dxa"/>
            <w:shd w:val="clear" w:color="auto" w:fill="auto"/>
          </w:tcPr>
          <w:p w14:paraId="0E82E5E6" w14:textId="77777777" w:rsidR="00736B12" w:rsidRPr="00FE1A7F" w:rsidRDefault="00736B12" w:rsidP="00FE1A7F">
            <w:pPr>
              <w:spacing w:after="0" w:line="240" w:lineRule="auto"/>
            </w:pPr>
            <w:r w:rsidRPr="00FE1A7F">
              <w:t>At least one component of signal disabled</w:t>
            </w:r>
          </w:p>
        </w:tc>
        <w:tc>
          <w:tcPr>
            <w:tcW w:w="3510" w:type="dxa"/>
            <w:shd w:val="clear" w:color="auto" w:fill="auto"/>
          </w:tcPr>
          <w:p w14:paraId="4EBA6698" w14:textId="77777777" w:rsidR="00736B12" w:rsidRPr="00FE1A7F" w:rsidRDefault="00736B12" w:rsidP="00FE1A7F">
            <w:pPr>
              <w:spacing w:after="0" w:line="240" w:lineRule="auto"/>
            </w:pPr>
            <w:r w:rsidRPr="00FE1A7F">
              <w:t>N/Ap</w:t>
            </w:r>
          </w:p>
        </w:tc>
      </w:tr>
    </w:tbl>
    <w:p w14:paraId="4AD909BD" w14:textId="77777777" w:rsidR="00736B12" w:rsidRDefault="00736B12"/>
    <w:p w14:paraId="0357745A" w14:textId="77777777" w:rsidR="008B11FF" w:rsidRDefault="008B11FF">
      <w:r>
        <w:rPr>
          <w:b/>
        </w:rPr>
        <w:t>AOI Operation Description</w:t>
      </w:r>
    </w:p>
    <w:p w14:paraId="4D174842" w14:textId="77777777" w:rsidR="008B11FF" w:rsidRDefault="008B11FF">
      <w:r>
        <w:t xml:space="preserve">If any of the RE, DE, or SR bits are in the disabled </w:t>
      </w:r>
      <w:r w:rsidR="00A850B9">
        <w:t>state</w:t>
      </w:r>
      <w:r>
        <w:t>, DS is set to true.</w:t>
      </w:r>
    </w:p>
    <w:p w14:paraId="113BE239" w14:textId="77777777" w:rsidR="008B11FF" w:rsidRDefault="008B11FF">
      <w:r>
        <w:rPr>
          <w:b/>
        </w:rPr>
        <w:t>Programming Examples</w:t>
      </w:r>
    </w:p>
    <w:p w14:paraId="41625ACE" w14:textId="77777777" w:rsidR="008B11FF" w:rsidRDefault="008B11FF" w:rsidP="008B11FF">
      <w:r>
        <w:t xml:space="preserve">Any UDT that has child tags configured as datatype </w:t>
      </w:r>
      <w:r w:rsidRPr="008B11FF">
        <w:t>PB_EN_RA_DLR</w:t>
      </w:r>
      <w:r>
        <w:t xml:space="preserve"> will have this AOI implemented within the parent AOI to provide the necessary status information about the state of the alarm enables. </w:t>
      </w:r>
    </w:p>
    <w:p w14:paraId="75427037" w14:textId="77777777" w:rsidR="00DA4E8A" w:rsidRDefault="00DA4E8A" w:rsidP="008B11FF">
      <w:pPr>
        <w:rPr>
          <w:b/>
        </w:rPr>
      </w:pPr>
      <w:r>
        <w:rPr>
          <w:b/>
        </w:rPr>
        <w:t>HMI Integration</w:t>
      </w:r>
    </w:p>
    <w:p w14:paraId="10D7F6F4" w14:textId="6A86F5DC" w:rsidR="00DA4E8A" w:rsidRPr="00DA4E8A" w:rsidRDefault="00C356B4" w:rsidP="008B11FF">
      <w:r>
        <w:t>These tags will generally integrate with dialer alarm objects and dialer overview screens.  Sample dia</w:t>
      </w:r>
      <w:del w:id="0" w:author="Steve Cauduro" w:date="2020-03-18T12:42:00Z">
        <w:r>
          <w:delText>l</w:delText>
        </w:r>
      </w:del>
      <w:r>
        <w:t>ler objects and dial</w:t>
      </w:r>
      <w:del w:id="1" w:author="Steve Cauduro" w:date="2020-03-18T12:42:00Z">
        <w:r>
          <w:delText>l</w:delText>
        </w:r>
      </w:del>
      <w:r>
        <w:t>er</w:t>
      </w:r>
      <w:r w:rsidR="00DA6BE2">
        <w:t xml:space="preserve"> screens are provided in the InT</w:t>
      </w:r>
      <w:bookmarkStart w:id="2" w:name="_GoBack"/>
      <w:bookmarkEnd w:id="2"/>
      <w:r>
        <w:t>ouch baseload.</w:t>
      </w:r>
    </w:p>
    <w:p w14:paraId="4829A39D" w14:textId="77777777" w:rsidR="008B11FF" w:rsidRPr="008B11FF" w:rsidRDefault="008B11FF"/>
    <w:sectPr w:rsidR="008B11FF" w:rsidRPr="008B11FF" w:rsidSect="00736B12">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76A7FD" w16cid:durableId="221C9EB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 Cauduro">
    <w15:presenceInfo w15:providerId="AD" w15:userId="S::scauduro@nlsengineering.com::9b90f5d0-0fe9-49dc-9a85-f2ee4ffc92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B12"/>
    <w:rsid w:val="00221670"/>
    <w:rsid w:val="002227D1"/>
    <w:rsid w:val="002669D1"/>
    <w:rsid w:val="002A0716"/>
    <w:rsid w:val="007034E6"/>
    <w:rsid w:val="00736B12"/>
    <w:rsid w:val="008529B0"/>
    <w:rsid w:val="008B11FF"/>
    <w:rsid w:val="00A33C93"/>
    <w:rsid w:val="00A850B9"/>
    <w:rsid w:val="00C356B4"/>
    <w:rsid w:val="00DA4E8A"/>
    <w:rsid w:val="00DA6BE2"/>
    <w:rsid w:val="00EE16B6"/>
    <w:rsid w:val="00FE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C9A08"/>
  <w15:docId w15:val="{D8FFB9B0-2506-4071-80AB-FA411C4A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6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FE1A7F"/>
    <w:rPr>
      <w:sz w:val="16"/>
      <w:szCs w:val="16"/>
    </w:rPr>
  </w:style>
  <w:style w:type="paragraph" w:styleId="CommentText">
    <w:name w:val="annotation text"/>
    <w:basedOn w:val="Normal"/>
    <w:link w:val="CommentTextChar"/>
    <w:uiPriority w:val="99"/>
    <w:semiHidden/>
    <w:unhideWhenUsed/>
    <w:rsid w:val="00FE1A7F"/>
    <w:pPr>
      <w:spacing w:line="240" w:lineRule="auto"/>
    </w:pPr>
    <w:rPr>
      <w:sz w:val="20"/>
      <w:szCs w:val="20"/>
    </w:rPr>
  </w:style>
  <w:style w:type="character" w:customStyle="1" w:styleId="CommentTextChar">
    <w:name w:val="Comment Text Char"/>
    <w:link w:val="CommentText"/>
    <w:uiPriority w:val="99"/>
    <w:semiHidden/>
    <w:rsid w:val="00FE1A7F"/>
    <w:rPr>
      <w:sz w:val="20"/>
      <w:szCs w:val="20"/>
    </w:rPr>
  </w:style>
  <w:style w:type="paragraph" w:styleId="CommentSubject">
    <w:name w:val="annotation subject"/>
    <w:basedOn w:val="CommentText"/>
    <w:next w:val="CommentText"/>
    <w:link w:val="CommentSubjectChar"/>
    <w:uiPriority w:val="99"/>
    <w:semiHidden/>
    <w:unhideWhenUsed/>
    <w:rsid w:val="00FE1A7F"/>
    <w:rPr>
      <w:b/>
      <w:bCs/>
    </w:rPr>
  </w:style>
  <w:style w:type="character" w:customStyle="1" w:styleId="CommentSubjectChar">
    <w:name w:val="Comment Subject Char"/>
    <w:link w:val="CommentSubject"/>
    <w:uiPriority w:val="99"/>
    <w:semiHidden/>
    <w:rsid w:val="00FE1A7F"/>
    <w:rPr>
      <w:b/>
      <w:bCs/>
      <w:sz w:val="20"/>
      <w:szCs w:val="20"/>
    </w:rPr>
  </w:style>
  <w:style w:type="paragraph" w:styleId="BalloonText">
    <w:name w:val="Balloon Text"/>
    <w:basedOn w:val="Normal"/>
    <w:link w:val="BalloonTextChar"/>
    <w:uiPriority w:val="99"/>
    <w:semiHidden/>
    <w:unhideWhenUsed/>
    <w:rsid w:val="00FE1A7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E1A7F"/>
    <w:rPr>
      <w:rFonts w:ascii="Segoe UI" w:hAnsi="Segoe UI" w:cs="Segoe UI"/>
      <w:sz w:val="18"/>
      <w:szCs w:val="18"/>
    </w:rPr>
  </w:style>
  <w:style w:type="paragraph" w:styleId="Revision">
    <w:name w:val="Revision"/>
    <w:hidden/>
    <w:uiPriority w:val="99"/>
    <w:semiHidden/>
    <w:rsid w:val="00FE1A7F"/>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6/09/relationships/commentsIds" Target="commentsId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0" ma:contentTypeDescription="Create a new document." ma:contentTypeScope="" ma:versionID="c2d339562af8d14d0e9f0d0993d9877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632785696e70fa810bead2411f42b29d"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7CABB0-6D93-461E-8071-AD596B35C8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D7D376-62AA-4E03-B503-58B11A51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AE571-2D43-4E30-8D63-2FABBF7A73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David</dc:creator>
  <cp:keywords/>
  <cp:lastModifiedBy>Holden, Rob</cp:lastModifiedBy>
  <cp:revision>3</cp:revision>
  <dcterms:created xsi:type="dcterms:W3CDTF">2020-08-25T20:08:00Z</dcterms:created>
  <dcterms:modified xsi:type="dcterms:W3CDTF">2021-11-10T19:44:00Z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